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A4F" w:rsidRDefault="00B94A4F" w:rsidP="000478A2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78A2">
        <w:rPr>
          <w:rFonts w:ascii="Times New Roman" w:hAnsi="Times New Roman"/>
          <w:noProof/>
          <w:sz w:val="28"/>
          <w:szCs w:val="28"/>
          <w:bdr w:val="doubleWave" w:sz="6" w:space="0" w:color="7030A0"/>
        </w:rPr>
        <w:drawing>
          <wp:inline distT="0" distB="0" distL="0" distR="0">
            <wp:extent cx="5159454" cy="2996887"/>
            <wp:effectExtent l="19050" t="0" r="3096" b="0"/>
            <wp:docPr id="1" name="Рисунок 1" descr="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5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880" cy="3006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6D5" w:rsidRDefault="000346D5" w:rsidP="00C4409A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</w:p>
    <w:p w:rsidR="00C4409A" w:rsidRPr="00C4409A" w:rsidRDefault="00C4409A" w:rsidP="00C4409A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C4409A">
        <w:rPr>
          <w:rFonts w:ascii="Times New Roman" w:eastAsia="Times New Roman" w:hAnsi="Times New Roman" w:cs="Times New Roman"/>
          <w:sz w:val="28"/>
          <w:szCs w:val="28"/>
        </w:rPr>
        <w:t>1.</w:t>
      </w:r>
      <w:r w:rsidR="000346D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4409A">
        <w:rPr>
          <w:rFonts w:ascii="Times New Roman" w:eastAsia="Times New Roman" w:hAnsi="Times New Roman" w:cs="Times New Roman"/>
          <w:sz w:val="28"/>
          <w:szCs w:val="28"/>
        </w:rPr>
        <w:t xml:space="preserve"> Появился праздник, как известно, в результате борьбы трудящихся </w:t>
      </w:r>
      <w:r w:rsidRPr="000346D5">
        <w:rPr>
          <w:rFonts w:ascii="Times New Roman" w:eastAsia="Times New Roman" w:hAnsi="Times New Roman" w:cs="Times New Roman"/>
          <w:b/>
          <w:sz w:val="28"/>
          <w:szCs w:val="28"/>
        </w:rPr>
        <w:t>женщин за равноправие</w:t>
      </w:r>
      <w:r w:rsidRPr="00C4409A">
        <w:rPr>
          <w:rFonts w:ascii="Times New Roman" w:eastAsia="Times New Roman" w:hAnsi="Times New Roman" w:cs="Times New Roman"/>
          <w:sz w:val="28"/>
          <w:szCs w:val="28"/>
        </w:rPr>
        <w:t xml:space="preserve">. Идея Международного женского дня </w:t>
      </w:r>
      <w:r w:rsidRPr="00C4409A">
        <w:rPr>
          <w:rFonts w:ascii="Times New Roman" w:eastAsia="Times New Roman" w:hAnsi="Times New Roman" w:cs="Times New Roman"/>
          <w:b/>
          <w:bCs/>
          <w:sz w:val="28"/>
          <w:szCs w:val="28"/>
        </w:rPr>
        <w:t>принадлежит Кларе Цеткин</w:t>
      </w:r>
      <w:r w:rsidRPr="00C4409A">
        <w:rPr>
          <w:rFonts w:ascii="Times New Roman" w:eastAsia="Times New Roman" w:hAnsi="Times New Roman" w:cs="Times New Roman"/>
          <w:sz w:val="28"/>
          <w:szCs w:val="28"/>
        </w:rPr>
        <w:t xml:space="preserve">. Она-то в начале 20 века с </w:t>
      </w:r>
      <w:r w:rsidRPr="000346D5">
        <w:rPr>
          <w:rFonts w:ascii="Times New Roman" w:eastAsia="Times New Roman" w:hAnsi="Times New Roman" w:cs="Times New Roman"/>
          <w:b/>
          <w:sz w:val="28"/>
          <w:szCs w:val="28"/>
        </w:rPr>
        <w:t>Розой Люксембург</w:t>
      </w:r>
      <w:r w:rsidRPr="00C4409A">
        <w:rPr>
          <w:rFonts w:ascii="Times New Roman" w:eastAsia="Times New Roman" w:hAnsi="Times New Roman" w:cs="Times New Roman"/>
          <w:sz w:val="28"/>
          <w:szCs w:val="28"/>
        </w:rPr>
        <w:t xml:space="preserve"> и призывала представительниц прекрасного пола устраивать в этот день митинги и шествия, привлекая всеобщее внимание к проблемам женщин.</w:t>
      </w:r>
    </w:p>
    <w:p w:rsidR="00C4409A" w:rsidRPr="00C4409A" w:rsidRDefault="00C4409A" w:rsidP="00C4409A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C4409A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C44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6D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4409A">
        <w:rPr>
          <w:rFonts w:ascii="Times New Roman" w:eastAsia="Times New Roman" w:hAnsi="Times New Roman" w:cs="Times New Roman"/>
          <w:sz w:val="28"/>
          <w:szCs w:val="28"/>
        </w:rPr>
        <w:t xml:space="preserve">Главный </w:t>
      </w:r>
      <w:r w:rsidRPr="00C4409A">
        <w:rPr>
          <w:rFonts w:ascii="Times New Roman" w:eastAsia="Times New Roman" w:hAnsi="Times New Roman" w:cs="Times New Roman"/>
          <w:b/>
          <w:bCs/>
          <w:sz w:val="28"/>
          <w:szCs w:val="28"/>
        </w:rPr>
        <w:t>цветочный символ 8 марта в СССР</w:t>
      </w:r>
      <w:r w:rsidRPr="00C4409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0346D5">
        <w:rPr>
          <w:rFonts w:ascii="Times New Roman" w:eastAsia="Times New Roman" w:hAnsi="Times New Roman" w:cs="Times New Roman"/>
          <w:b/>
          <w:sz w:val="28"/>
          <w:szCs w:val="28"/>
        </w:rPr>
        <w:t>мимоза</w:t>
      </w:r>
      <w:r w:rsidRPr="00C4409A">
        <w:rPr>
          <w:rFonts w:ascii="Times New Roman" w:eastAsia="Times New Roman" w:hAnsi="Times New Roman" w:cs="Times New Roman"/>
          <w:sz w:val="28"/>
          <w:szCs w:val="28"/>
        </w:rPr>
        <w:t>. На самом деле то, что мы привыкли называть «мимозой», в русской классификации официально считается серебристой акацией.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409A">
        <w:rPr>
          <w:rFonts w:ascii="Times New Roman" w:eastAsia="Times New Roman" w:hAnsi="Times New Roman" w:cs="Times New Roman"/>
          <w:sz w:val="28"/>
          <w:szCs w:val="28"/>
        </w:rPr>
        <w:t>Настоящая же мимоза – более скромный сиреневатый цветок, который никогда не дает таких роскошных соцветий, хотя и относится к тому же семейству, что и акация. Впрочем, мы, женщины, тоже не всегда являемся теми, за кого себя выдаем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4409A" w:rsidRPr="00C4409A" w:rsidRDefault="00C4409A" w:rsidP="00C4409A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C440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 </w:t>
      </w:r>
      <w:r w:rsidR="000346D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C4409A">
        <w:rPr>
          <w:rFonts w:ascii="Times New Roman" w:eastAsia="Times New Roman" w:hAnsi="Times New Roman" w:cs="Times New Roman"/>
          <w:sz w:val="28"/>
          <w:szCs w:val="28"/>
        </w:rPr>
        <w:t xml:space="preserve">Женский праздник отмечали </w:t>
      </w:r>
      <w:r w:rsidRPr="00C4409A">
        <w:rPr>
          <w:rFonts w:ascii="Times New Roman" w:eastAsia="Times New Roman" w:hAnsi="Times New Roman" w:cs="Times New Roman"/>
          <w:b/>
          <w:bCs/>
          <w:sz w:val="28"/>
          <w:szCs w:val="28"/>
        </w:rPr>
        <w:t>еще в Древнем Риме</w:t>
      </w:r>
      <w:r w:rsidRPr="00C4409A">
        <w:rPr>
          <w:rFonts w:ascii="Times New Roman" w:eastAsia="Times New Roman" w:hAnsi="Times New Roman" w:cs="Times New Roman"/>
          <w:sz w:val="28"/>
          <w:szCs w:val="28"/>
        </w:rPr>
        <w:t>. Причем, как и полагается – с подарками и поздравлениями. Римляне дарили супругам презенты, а невольницы получали выходной.</w:t>
      </w:r>
    </w:p>
    <w:p w:rsidR="00C4409A" w:rsidRDefault="00C4409A" w:rsidP="00C4409A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C4409A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 w:rsidRPr="00C44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6D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4409A">
        <w:rPr>
          <w:rFonts w:ascii="Times New Roman" w:eastAsia="Times New Roman" w:hAnsi="Times New Roman" w:cs="Times New Roman"/>
          <w:sz w:val="28"/>
          <w:szCs w:val="28"/>
        </w:rPr>
        <w:t xml:space="preserve">8 марта 1914 года вышел </w:t>
      </w:r>
      <w:r w:rsidRPr="00C4409A">
        <w:rPr>
          <w:rFonts w:ascii="Times New Roman" w:eastAsia="Times New Roman" w:hAnsi="Times New Roman" w:cs="Times New Roman"/>
          <w:b/>
          <w:bCs/>
          <w:sz w:val="28"/>
          <w:szCs w:val="28"/>
        </w:rPr>
        <w:t>первый номер журнала «Работница»</w:t>
      </w:r>
      <w:r w:rsidRPr="00C4409A">
        <w:rPr>
          <w:rFonts w:ascii="Times New Roman" w:eastAsia="Times New Roman" w:hAnsi="Times New Roman" w:cs="Times New Roman"/>
          <w:sz w:val="28"/>
          <w:szCs w:val="28"/>
        </w:rPr>
        <w:t>, который, кстати, издается и сегодня. А в 1950 году в Женский день СССР заявил о наличии атомной бомбы.</w:t>
      </w:r>
    </w:p>
    <w:p w:rsidR="00B94A4F" w:rsidRPr="00C4409A" w:rsidRDefault="00B94A4F" w:rsidP="00B94A4F">
      <w:pPr>
        <w:pStyle w:val="a7"/>
        <w:rPr>
          <w:ins w:id="0" w:author="Unknown"/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346D5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346D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Интересно, что на 8 марта не выпадает ни одних женских именин. Зато целых </w:t>
      </w:r>
      <w:r w:rsidRPr="000346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16 мужских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!</w:t>
      </w:r>
      <w:r w:rsidRPr="00C440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Поэтому смело поздравляем своих знакомых мужчин</w:t>
      </w:r>
      <w:r w:rsidR="000A4EF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Днем Ангела</w:t>
      </w:r>
      <w:r w:rsidR="000478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Александра, Алексея, </w:t>
      </w:r>
      <w:proofErr w:type="spellStart"/>
      <w:r w:rsidR="000478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Ивана</w:t>
      </w:r>
      <w:proofErr w:type="gramStart"/>
      <w:r w:rsidR="000478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,К</w:t>
      </w:r>
      <w:proofErr w:type="gramEnd"/>
      <w:r w:rsidR="000478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узьму</w:t>
      </w:r>
      <w:proofErr w:type="spellEnd"/>
      <w:r w:rsidR="000478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Лазаря, Михаила, Моисея, Николая! </w:t>
      </w:r>
    </w:p>
    <w:p w:rsidR="00B94A4F" w:rsidRPr="00C4409A" w:rsidRDefault="000478A2" w:rsidP="00C4409A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0346D5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346D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В ССР не ходить на работу в Международный женский день стало можно только с 1966 года.</w:t>
      </w:r>
    </w:p>
    <w:p w:rsidR="00C4409A" w:rsidRPr="00C4409A" w:rsidRDefault="000478A2" w:rsidP="00C4409A">
      <w:pPr>
        <w:pStyle w:val="a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346D5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0346D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346D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Сегодня 8 марта отмечают во многих странах мира: Армения, Азербайджан, Афганистан, Беларусь, Буркина-Фасо, Вьетнам, Гвинея-Бисау, Грузия, Замбия,</w:t>
      </w:r>
      <w:ins w:id="1" w:author="Unknown">
        <w:r w:rsidR="00C4409A" w:rsidRPr="00B94A4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ins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Казахстан, Камбоджа, Киргизия,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Кирибати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Китай, Коста-Рика, Куба, Лаос, Мадагаскар, Молдова, Монголия, Непал, Россия, Сербия, Таджикистан, Туркменистан, Уганда, Узбекистан, Украина, Хорватия, Черногория, Эритрея, Латвия.</w:t>
      </w:r>
      <w:proofErr w:type="gramStart"/>
      <w:ins w:id="2" w:author="Unknown">
        <w:r w:rsidR="00C4409A" w:rsidRPr="00B94A4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C4409A" w:rsidRPr="00C4409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.</w:t>
        </w:r>
        <w:proofErr w:type="gramEnd"/>
        <w:r w:rsidR="00C4409A" w:rsidRPr="00C4409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ins>
    </w:p>
    <w:sectPr w:rsidR="00C4409A" w:rsidRPr="00C4409A" w:rsidSect="000346D5">
      <w:pgSz w:w="11906" w:h="16838"/>
      <w:pgMar w:top="1134" w:right="1134" w:bottom="851" w:left="1418" w:header="709" w:footer="709" w:gutter="0"/>
      <w:pgBorders w:offsetFrom="page">
        <w:top w:val="flowersRoses" w:sz="31" w:space="24" w:color="7030A0"/>
        <w:left w:val="flowersRoses" w:sz="31" w:space="24" w:color="7030A0"/>
        <w:bottom w:val="flowersRoses" w:sz="31" w:space="24" w:color="7030A0"/>
        <w:right w:val="flowersRoses" w:sz="31" w:space="24" w:color="7030A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4409A"/>
    <w:rsid w:val="000346D5"/>
    <w:rsid w:val="000478A2"/>
    <w:rsid w:val="000A4EFC"/>
    <w:rsid w:val="00B94A4F"/>
    <w:rsid w:val="00C4409A"/>
    <w:rsid w:val="00C67DB9"/>
    <w:rsid w:val="00CB0F5A"/>
    <w:rsid w:val="00E3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1E"/>
  </w:style>
  <w:style w:type="paragraph" w:styleId="5">
    <w:name w:val="heading 5"/>
    <w:basedOn w:val="a"/>
    <w:link w:val="50"/>
    <w:uiPriority w:val="9"/>
    <w:qFormat/>
    <w:rsid w:val="00C4409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C4409A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4409A"/>
    <w:rPr>
      <w:color w:val="0000FF"/>
      <w:u w:val="single"/>
    </w:rPr>
  </w:style>
  <w:style w:type="character" w:styleId="a4">
    <w:name w:val="Emphasis"/>
    <w:basedOn w:val="a0"/>
    <w:uiPriority w:val="20"/>
    <w:qFormat/>
    <w:rsid w:val="00C4409A"/>
    <w:rPr>
      <w:i/>
      <w:iCs/>
    </w:rPr>
  </w:style>
  <w:style w:type="paragraph" w:styleId="a5">
    <w:name w:val="Normal (Web)"/>
    <w:basedOn w:val="a"/>
    <w:uiPriority w:val="99"/>
    <w:semiHidden/>
    <w:unhideWhenUsed/>
    <w:rsid w:val="00C44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C4409A"/>
    <w:rPr>
      <w:b/>
      <w:bCs/>
    </w:rPr>
  </w:style>
  <w:style w:type="paragraph" w:customStyle="1" w:styleId="entry-title">
    <w:name w:val="entry-title"/>
    <w:basedOn w:val="a"/>
    <w:rsid w:val="00C44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C4409A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B94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4A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7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41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1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25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4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57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224269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5548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7D42F-98DF-4F9F-BCB2-93D03163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User</cp:lastModifiedBy>
  <cp:revision>5</cp:revision>
  <dcterms:created xsi:type="dcterms:W3CDTF">2019-03-04T05:15:00Z</dcterms:created>
  <dcterms:modified xsi:type="dcterms:W3CDTF">2019-03-06T18:00:00Z</dcterms:modified>
</cp:coreProperties>
</file>